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FF3401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FF3401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FF34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51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FF34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3401" w:rsidRP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Африка: географске  одлике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FF34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3401" w:rsidRP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 стечено  знање  о  општи  географским  одликама Африке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:Утврдит  усвојена занња  о  геограским одликама  Африке  као  целине.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FF3401" w:rsidRPr="00FF3401" w:rsidRDefault="005F7634" w:rsidP="00FF34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F3401" w:rsidRP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 основне географске  одлике  Африке</w:t>
            </w:r>
          </w:p>
          <w:p w:rsidR="00FF3401" w:rsidRPr="00FF3401" w:rsidRDefault="00FF3401" w:rsidP="00FF34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-полаже  на карти  најважније географске објекте</w:t>
            </w:r>
          </w:p>
          <w:p w:rsidR="00FF3401" w:rsidRPr="00FF3401" w:rsidRDefault="00FF3401" w:rsidP="00FF34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 основне географске одлике  Африке.  Азије и Европе</w:t>
            </w:r>
          </w:p>
          <w:p w:rsidR="00D0461E" w:rsidRPr="005F7634" w:rsidRDefault="00FF340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света  анализира  њихов међусобни географски положај  и  везе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FF3401" w:rsidRPr="00FF3401" w:rsidRDefault="00FF3401" w:rsidP="00FF340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ГЕ1.1.3. Препознаје и чита географске и допунске елементе карте </w:t>
            </w:r>
            <w:ins w:id="0" w:author="Zoran Tošić" w:date="2012-10-22T11:09:00Z">
              <w:r w:rsidRPr="00FF3401">
                <w:rPr>
                  <w:rFonts w:ascii="Times New Roman" w:eastAsia="Calibri" w:hAnsi="Times New Roman" w:cs="Times New Roman"/>
                  <w:sz w:val="24"/>
                  <w:szCs w:val="24"/>
                  <w:lang w:val="sr-Latn-CS"/>
                </w:rPr>
                <w:t xml:space="preserve">– </w:t>
              </w:r>
            </w:ins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чита називе мора, острва, рељефних целина, хидрографских објеката и држава Африке.</w:t>
            </w:r>
          </w:p>
          <w:p w:rsidR="00FF3401" w:rsidRPr="00FF3401" w:rsidRDefault="00FF3401" w:rsidP="00FF340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ГЕ1.4.2. Препознаје основне природне и друштвене одлике Африке. 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FF3401" w:rsidRPr="00FF3401" w:rsidRDefault="00FF3401" w:rsidP="00FF34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географској карти ‒ мора, острва, рељефних целина, хидрографских објеката и држава.</w:t>
            </w:r>
          </w:p>
          <w:p w:rsidR="00FF3401" w:rsidRPr="00FF3401" w:rsidRDefault="00FF3401" w:rsidP="00FF34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ГЕ2.1.4. Приказује понуђене географске податке на немој карти, графикону, табели, или схеми.</w:t>
            </w:r>
          </w:p>
          <w:p w:rsidR="00FF3401" w:rsidRPr="00FF3401" w:rsidRDefault="00FF3401" w:rsidP="00FF3401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природне и друштвене одлике Африке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FF3401" w:rsidRPr="00FF3401" w:rsidRDefault="00FF3401" w:rsidP="00FF3401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географском положају, рељефу, хидрографској мрежи, политичкој и регионалној подели Африке.</w:t>
            </w:r>
          </w:p>
          <w:p w:rsidR="00664F16" w:rsidRPr="00FF3401" w:rsidRDefault="00FF3401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F34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Африци – утицај географског положаја и природних одлика на одлике становништва и привреде. 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света,  глобус,  зидна  карта Африке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FF3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FF3401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Саопштавамо цињеве  часи  и  начин  утврђивања  и  провер  усвојености знања  о  општим географским одликама  Африке.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FF3401" w:rsidRPr="00545C96" w:rsidRDefault="00B60704" w:rsidP="00FF34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 првом  делу  провере,  саопштавамо ученицим  ад  најпре  ураде  тест бр. 3.  на 191.  страни  у  уџбенику,  као  увод  у  усмено  одговарање.Дајемо  им  рок  од  10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минута.После  тога  постављамо  питања за  усмено  одговарање: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Какав је значај Суецког канала?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најзначајнији истраживачи Африке?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облике рељефа обухвата ниска а које висока Африка?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смењују типови климе и природне зоне од екватора на север и југ?</w:t>
            </w:r>
          </w:p>
          <w:p w:rsid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су најзначајније реке и језера Африке?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6.Наведи  три  пустиње  у  Африци.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су области Африке најгушће насељене и зашто?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Зашто 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Африка „најмлађи“ континент? </w:t>
            </w:r>
          </w:p>
          <w:p w:rsid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знаш о трговини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робљем и присилним миграцијама?</w:t>
            </w:r>
          </w:p>
          <w:p w:rsid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објашњавамо велика природна богатства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сиромаштво, глад и болести? </w:t>
            </w:r>
          </w:p>
          <w:p w:rsidR="00B60704" w:rsidRPr="00B60704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Као  додатно питање:</w:t>
            </w:r>
          </w:p>
          <w:p w:rsidR="005F7634" w:rsidRPr="00545C96" w:rsidRDefault="00B60704" w:rsidP="00B607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у Африци представља светск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у, природну и културну баштину?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B60704" w:rsidP="00B60704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Вршимо оцењивање и самооцењивање. П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и пита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којом оценом оцењују свој рад на часу (усмене одговоре,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злагање, оријентацију на карти).В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 </w:t>
            </w:r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рачуна о објективности и поставља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  <w:bookmarkStart w:id="1" w:name="_GoBack"/>
            <w:bookmarkEnd w:id="1"/>
            <w:r w:rsidRPr="00B607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додатна питања по потреби (логичка са закључивањем за 4 и 5, основне чињенице и препознавање на карти за 3, само препознавање на карти за 2).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E3469D" w:rsidRDefault="00606767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60704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F05659"/>
    <w:rsid w:val="00F137B9"/>
    <w:rsid w:val="00F57D30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D68D2-FB35-4235-BA10-4D179809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dcterms:created xsi:type="dcterms:W3CDTF">2020-07-07T10:06:00Z</dcterms:created>
  <dcterms:modified xsi:type="dcterms:W3CDTF">2020-07-07T10:06:00Z</dcterms:modified>
</cp:coreProperties>
</file>